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34FF8" w:rsidRDefault="00F033C5">
      <w:pPr>
        <w:spacing w:after="0"/>
      </w:pPr>
      <w:bookmarkStart w:id="0" w:name="_GoBack"/>
      <w:bookmarkEnd w:id="0"/>
      <w:r>
        <w:rPr>
          <w:rFonts w:ascii="Times New Roman" w:eastAsia="Times New Roman" w:hAnsi="Times New Roman" w:cs="Times New Roman"/>
          <w:b/>
          <w:sz w:val="28"/>
          <w:szCs w:val="28"/>
        </w:rPr>
        <w:t xml:space="preserve">PI Name: </w:t>
      </w:r>
      <w:r>
        <w:rPr>
          <w:rFonts w:ascii="Times New Roman" w:eastAsia="Times New Roman" w:hAnsi="Times New Roman" w:cs="Times New Roman"/>
          <w:sz w:val="28"/>
          <w:szCs w:val="28"/>
        </w:rPr>
        <w:t>Jay J. Van Bavel and William Brady</w:t>
      </w:r>
    </w:p>
    <w:p w:rsidR="00434FF8" w:rsidRDefault="00434FF8">
      <w:pPr>
        <w:spacing w:after="0"/>
      </w:pPr>
    </w:p>
    <w:p w:rsidR="00434FF8" w:rsidRDefault="00F033C5">
      <w:pPr>
        <w:spacing w:after="0"/>
      </w:pPr>
      <w:r>
        <w:rPr>
          <w:rFonts w:ascii="Times New Roman" w:eastAsia="Times New Roman" w:hAnsi="Times New Roman" w:cs="Times New Roman"/>
          <w:b/>
          <w:sz w:val="28"/>
          <w:szCs w:val="28"/>
        </w:rPr>
        <w:t>Science Education Title</w:t>
      </w:r>
      <w:r>
        <w:rPr>
          <w:rFonts w:ascii="Times New Roman" w:eastAsia="Times New Roman" w:hAnsi="Times New Roman" w:cs="Times New Roman"/>
          <w:sz w:val="28"/>
          <w:szCs w:val="28"/>
        </w:rPr>
        <w:t xml:space="preserve">: Inducing Emotions </w:t>
      </w:r>
    </w:p>
    <w:p w:rsidR="00434FF8" w:rsidRDefault="00434FF8">
      <w:pPr>
        <w:spacing w:after="0"/>
      </w:pPr>
    </w:p>
    <w:p w:rsidR="00434FF8" w:rsidRDefault="00F033C5">
      <w:pPr>
        <w:spacing w:after="0"/>
      </w:pPr>
      <w:r>
        <w:rPr>
          <w:rFonts w:ascii="Times New Roman" w:eastAsia="Times New Roman" w:hAnsi="Times New Roman" w:cs="Times New Roman"/>
          <w:b/>
          <w:sz w:val="28"/>
          <w:szCs w:val="28"/>
        </w:rPr>
        <w:t>Overview</w:t>
      </w:r>
    </w:p>
    <w:p w:rsidR="00434FF8" w:rsidRDefault="00F033C5">
      <w:pPr>
        <w:spacing w:after="0"/>
      </w:pPr>
      <w:r>
        <w:rPr>
          <w:rFonts w:ascii="Times New Roman" w:eastAsia="Times New Roman" w:hAnsi="Times New Roman" w:cs="Times New Roman"/>
          <w:b/>
          <w:sz w:val="28"/>
          <w:szCs w:val="28"/>
        </w:rPr>
        <w:t xml:space="preserve"> </w:t>
      </w:r>
    </w:p>
    <w:p w:rsidR="00434FF8" w:rsidRDefault="00F033C5">
      <w:pPr>
        <w:spacing w:after="0"/>
      </w:pPr>
      <w:r>
        <w:rPr>
          <w:rFonts w:ascii="Times New Roman" w:eastAsia="Times New Roman" w:hAnsi="Times New Roman" w:cs="Times New Roman"/>
        </w:rPr>
        <w:t>Psychologists have long known that people behave differently in good moods versus bad moods, and this general principle extends to consumer behavior. Economists, as well, have come to appreciate that an individual’s financial decisions are not solely the r</w:t>
      </w:r>
      <w:r>
        <w:rPr>
          <w:rFonts w:ascii="Times New Roman" w:eastAsia="Times New Roman" w:hAnsi="Times New Roman" w:cs="Times New Roman"/>
        </w:rPr>
        <w:t>esult of extensive cost-benefit calculations; other factors like emotion are at play. Further, incidental emotions affect the behavior of buyers and sellers even though they are unrelated to the transaction at hand. While earlier research focused on the im</w:t>
      </w:r>
      <w:r>
        <w:rPr>
          <w:rFonts w:ascii="Times New Roman" w:eastAsia="Times New Roman" w:hAnsi="Times New Roman" w:cs="Times New Roman"/>
        </w:rPr>
        <w:t>pact of global feelings (positive-negative), more recent research examines more specific emotions (</w:t>
      </w:r>
      <w:r>
        <w:rPr>
          <w:rFonts w:ascii="Times New Roman" w:eastAsia="Times New Roman" w:hAnsi="Times New Roman" w:cs="Times New Roman"/>
          <w:i/>
        </w:rPr>
        <w:t>e.g.</w:t>
      </w:r>
      <w:r>
        <w:rPr>
          <w:rFonts w:ascii="Times New Roman" w:eastAsia="Times New Roman" w:hAnsi="Times New Roman" w:cs="Times New Roman"/>
        </w:rPr>
        <w:t>, anger and fear). In consumer settings, research shows that anger triggers greater risk-seeking behavior among buyers and sellers and that fear triggers</w:t>
      </w:r>
      <w:r>
        <w:rPr>
          <w:rFonts w:ascii="Times New Roman" w:eastAsia="Times New Roman" w:hAnsi="Times New Roman" w:cs="Times New Roman"/>
        </w:rPr>
        <w:t xml:space="preserve"> the </w:t>
      </w:r>
      <w:r>
        <w:rPr>
          <w:rFonts w:ascii="Times New Roman" w:eastAsia="Times New Roman" w:hAnsi="Times New Roman" w:cs="Times New Roman"/>
        </w:rPr>
        <w:t xml:space="preserve">I </w:t>
      </w:r>
      <w:r>
        <w:rPr>
          <w:rFonts w:ascii="Times New Roman" w:eastAsia="Times New Roman" w:hAnsi="Times New Roman" w:cs="Times New Roman"/>
        </w:rPr>
        <w:t xml:space="preserve">opposite, i.e., conservative behavior.  </w:t>
      </w:r>
    </w:p>
    <w:p w:rsidR="00434FF8" w:rsidRDefault="00434FF8">
      <w:pPr>
        <w:spacing w:after="0"/>
      </w:pPr>
    </w:p>
    <w:p w:rsidR="00434FF8" w:rsidRDefault="00F033C5">
      <w:pPr>
        <w:spacing w:after="0"/>
      </w:pPr>
      <w:r>
        <w:rPr>
          <w:rFonts w:ascii="Times New Roman" w:eastAsia="Times New Roman" w:hAnsi="Times New Roman" w:cs="Times New Roman"/>
        </w:rPr>
        <w:t>The following experiment tests how two specific negative emotions—disgust and sadness—influence people’s financial valuation of objects.</w:t>
      </w:r>
      <w:r>
        <w:rPr>
          <w:rFonts w:ascii="Times New Roman" w:eastAsia="Times New Roman" w:hAnsi="Times New Roman" w:cs="Times New Roman"/>
          <w:vertAlign w:val="superscript"/>
        </w:rPr>
        <w:t>1</w:t>
      </w:r>
      <w:r>
        <w:rPr>
          <w:rFonts w:ascii="Times New Roman" w:eastAsia="Times New Roman" w:hAnsi="Times New Roman" w:cs="Times New Roman"/>
        </w:rPr>
        <w:t xml:space="preserve"> The experiment examines the relationships between induced emotional s</w:t>
      </w:r>
      <w:r>
        <w:rPr>
          <w:rFonts w:ascii="Times New Roman" w:eastAsia="Times New Roman" w:hAnsi="Times New Roman" w:cs="Times New Roman"/>
        </w:rPr>
        <w:t xml:space="preserve">tates (disgust and sadness) and the endowment effect. </w:t>
      </w:r>
    </w:p>
    <w:p w:rsidR="00434FF8" w:rsidRDefault="00434FF8">
      <w:pPr>
        <w:spacing w:after="0"/>
      </w:pPr>
    </w:p>
    <w:p w:rsidR="00434FF8" w:rsidRDefault="00F033C5">
      <w:pPr>
        <w:spacing w:after="0"/>
      </w:pPr>
      <w:r>
        <w:rPr>
          <w:rFonts w:ascii="Times New Roman" w:eastAsia="Times New Roman" w:hAnsi="Times New Roman" w:cs="Times New Roman"/>
        </w:rPr>
        <w:t>Inherent in this experiment is a common technique for inducing specific emotions in a laboratory setting. Once the emotions are created, they can then be implemented in a number of experimental condit</w:t>
      </w:r>
      <w:r>
        <w:rPr>
          <w:rFonts w:ascii="Times New Roman" w:eastAsia="Times New Roman" w:hAnsi="Times New Roman" w:cs="Times New Roman"/>
        </w:rPr>
        <w:t>ions.</w:t>
      </w:r>
    </w:p>
    <w:p w:rsidR="00434FF8" w:rsidRDefault="00434FF8">
      <w:pPr>
        <w:spacing w:after="0"/>
      </w:pPr>
    </w:p>
    <w:p w:rsidR="00434FF8" w:rsidRDefault="00F033C5">
      <w:pPr>
        <w:spacing w:after="0"/>
      </w:pPr>
      <w:r>
        <w:rPr>
          <w:rFonts w:ascii="Times New Roman" w:eastAsia="Times New Roman" w:hAnsi="Times New Roman" w:cs="Times New Roman"/>
          <w:b/>
          <w:sz w:val="28"/>
          <w:szCs w:val="28"/>
        </w:rPr>
        <w:t>Principles</w:t>
      </w:r>
    </w:p>
    <w:p w:rsidR="00434FF8" w:rsidRDefault="00F033C5">
      <w:pPr>
        <w:spacing w:after="0"/>
      </w:pPr>
      <w:r>
        <w:rPr>
          <w:rFonts w:ascii="Times New Roman" w:eastAsia="Times New Roman" w:hAnsi="Times New Roman" w:cs="Times New Roman"/>
        </w:rPr>
        <w:t xml:space="preserve">The </w:t>
      </w:r>
      <w:r>
        <w:rPr>
          <w:b/>
        </w:rPr>
        <w:t>endowment effect</w:t>
      </w:r>
      <w:r>
        <w:t xml:space="preserve"> is the </w:t>
      </w:r>
      <w:r>
        <w:rPr>
          <w:rFonts w:ascii="Times New Roman" w:eastAsia="Times New Roman" w:hAnsi="Times New Roman" w:cs="Times New Roman"/>
        </w:rPr>
        <w:t>tendency for people to overvalue objects they own. As a seller, people demand higher prices for objects they own than they would be willing to pay themselves, as buyers.</w:t>
      </w:r>
    </w:p>
    <w:p w:rsidR="00434FF8" w:rsidRDefault="00434FF8">
      <w:pPr>
        <w:spacing w:after="0"/>
      </w:pPr>
    </w:p>
    <w:p w:rsidR="00434FF8" w:rsidRDefault="00F033C5">
      <w:pPr>
        <w:spacing w:after="0"/>
      </w:pPr>
      <w:r>
        <w:rPr>
          <w:b/>
        </w:rPr>
        <w:t>Incidental emotions</w:t>
      </w:r>
      <w:r>
        <w:t xml:space="preserve"> are feelings that a</w:t>
      </w:r>
      <w:r>
        <w:t xml:space="preserve"> consumer or seller carries with them to a potential financial transaction but are not caused by the potential transaction. For example, a consumer may be contemplating the purchase of a new TV while feeling sadness over an earlier argument with their spou</w:t>
      </w:r>
      <w:r>
        <w:t>se.</w:t>
      </w:r>
    </w:p>
    <w:p w:rsidR="00434FF8" w:rsidRDefault="00434FF8">
      <w:pPr>
        <w:spacing w:after="0"/>
      </w:pPr>
    </w:p>
    <w:p w:rsidR="00434FF8" w:rsidRDefault="00F033C5">
      <w:pPr>
        <w:spacing w:after="0"/>
      </w:pPr>
      <w:r>
        <w:rPr>
          <w:rFonts w:ascii="Times New Roman" w:eastAsia="Times New Roman" w:hAnsi="Times New Roman" w:cs="Times New Roman"/>
          <w:b/>
          <w:sz w:val="28"/>
          <w:szCs w:val="28"/>
        </w:rPr>
        <w:t xml:space="preserve">Procedure </w:t>
      </w:r>
    </w:p>
    <w:p w:rsidR="00434FF8" w:rsidRDefault="00434FF8">
      <w:pPr>
        <w:spacing w:after="0"/>
      </w:pPr>
    </w:p>
    <w:p w:rsidR="00434FF8" w:rsidRDefault="00F033C5" w:rsidP="00434FF8">
      <w:pPr>
        <w:numPr>
          <w:ilvl w:val="0"/>
          <w:numId w:val="1"/>
        </w:numPr>
        <w:spacing w:after="0"/>
        <w:ind w:hanging="360"/>
        <w:contextualSpacing/>
        <w:pPrChange w:id="1" w:author="Jay Van Bavel" w:date="2016-06-22T17:50:00Z">
          <w:pPr>
            <w:spacing w:after="0"/>
          </w:pPr>
        </w:pPrChange>
      </w:pPr>
      <w:r>
        <w:rPr>
          <w:rFonts w:ascii="Times New Roman" w:eastAsia="Times New Roman" w:hAnsi="Times New Roman" w:cs="Times New Roman"/>
        </w:rPr>
        <w:t>Conduct a power analysis and recruit a sufficient number of participants with a diversity of age and gender.</w:t>
      </w:r>
    </w:p>
    <w:p w:rsidR="00434FF8" w:rsidRDefault="00434FF8">
      <w:pPr>
        <w:spacing w:after="0"/>
        <w:ind w:left="360"/>
      </w:pPr>
    </w:p>
    <w:p w:rsidR="00434FF8" w:rsidRDefault="00F033C5">
      <w:pPr>
        <w:numPr>
          <w:ilvl w:val="0"/>
          <w:numId w:val="1"/>
        </w:numPr>
        <w:spacing w:after="0"/>
        <w:ind w:hanging="360"/>
        <w:rPr>
          <w:rFonts w:ascii="Times New Roman" w:eastAsia="Times New Roman" w:hAnsi="Times New Roman" w:cs="Times New Roman"/>
        </w:rPr>
      </w:pPr>
      <w:r>
        <w:rPr>
          <w:rFonts w:ascii="Times New Roman" w:eastAsia="Times New Roman" w:hAnsi="Times New Roman" w:cs="Times New Roman"/>
        </w:rPr>
        <w:t>Randomly assign participants in the experimental and control conditions.</w:t>
      </w:r>
    </w:p>
    <w:p w:rsidR="00434FF8" w:rsidRDefault="00434FF8">
      <w:pPr>
        <w:spacing w:after="0"/>
        <w:ind w:left="720"/>
      </w:pPr>
    </w:p>
    <w:p w:rsidR="00434FF8" w:rsidRDefault="00F033C5">
      <w:pPr>
        <w:numPr>
          <w:ilvl w:val="0"/>
          <w:numId w:val="1"/>
        </w:numPr>
        <w:spacing w:after="0"/>
        <w:ind w:hanging="360"/>
        <w:rPr>
          <w:rFonts w:ascii="Times New Roman" w:eastAsia="Times New Roman" w:hAnsi="Times New Roman" w:cs="Times New Roman"/>
        </w:rPr>
      </w:pPr>
      <w:r>
        <w:rPr>
          <w:rFonts w:ascii="Times New Roman" w:eastAsia="Times New Roman" w:hAnsi="Times New Roman" w:cs="Times New Roman"/>
        </w:rPr>
        <w:t>Seat participants in individual cubicles, each equipped</w:t>
      </w:r>
      <w:r>
        <w:rPr>
          <w:rFonts w:ascii="Times New Roman" w:eastAsia="Times New Roman" w:hAnsi="Times New Roman" w:cs="Times New Roman"/>
        </w:rPr>
        <w:t xml:space="preserve"> with a computer and headphones.</w:t>
      </w:r>
    </w:p>
    <w:p w:rsidR="00434FF8" w:rsidRDefault="00434FF8">
      <w:pPr>
        <w:spacing w:after="0"/>
        <w:ind w:left="720"/>
      </w:pPr>
    </w:p>
    <w:p w:rsidR="00434FF8" w:rsidRDefault="00F033C5">
      <w:pPr>
        <w:numPr>
          <w:ilvl w:val="0"/>
          <w:numId w:val="1"/>
        </w:numPr>
        <w:spacing w:after="0"/>
        <w:ind w:hanging="360"/>
        <w:rPr>
          <w:rFonts w:ascii="Times New Roman" w:eastAsia="Times New Roman" w:hAnsi="Times New Roman" w:cs="Times New Roman"/>
        </w:rPr>
      </w:pPr>
      <w:r>
        <w:rPr>
          <w:rFonts w:ascii="Times New Roman" w:eastAsia="Times New Roman" w:hAnsi="Times New Roman" w:cs="Times New Roman"/>
        </w:rPr>
        <w:t xml:space="preserve">Tell participants that they were going to complete two separate studies and give participants two packets of material, one for each study. </w:t>
      </w:r>
    </w:p>
    <w:p w:rsidR="00434FF8" w:rsidRDefault="00434FF8">
      <w:pPr>
        <w:spacing w:after="0"/>
        <w:ind w:left="720"/>
      </w:pPr>
    </w:p>
    <w:p w:rsidR="00434FF8" w:rsidRDefault="00F033C5">
      <w:pPr>
        <w:numPr>
          <w:ilvl w:val="1"/>
          <w:numId w:val="1"/>
        </w:numPr>
        <w:spacing w:after="0"/>
        <w:ind w:firstLine="360"/>
        <w:rPr>
          <w:rFonts w:ascii="Times New Roman" w:eastAsia="Times New Roman" w:hAnsi="Times New Roman" w:cs="Times New Roman"/>
        </w:rPr>
      </w:pPr>
      <w:r>
        <w:rPr>
          <w:rFonts w:ascii="Times New Roman" w:eastAsia="Times New Roman" w:hAnsi="Times New Roman" w:cs="Times New Roman"/>
        </w:rPr>
        <w:t>In truth, the first portion of the study (</w:t>
      </w:r>
      <w:r>
        <w:rPr>
          <w:rFonts w:ascii="Times New Roman" w:eastAsia="Times New Roman" w:hAnsi="Times New Roman" w:cs="Times New Roman"/>
          <w:i/>
        </w:rPr>
        <w:t>i.e.</w:t>
      </w:r>
      <w:r>
        <w:rPr>
          <w:rFonts w:ascii="Times New Roman" w:eastAsia="Times New Roman" w:hAnsi="Times New Roman" w:cs="Times New Roman"/>
        </w:rPr>
        <w:t xml:space="preserve">, the materials in the first packet) is used to induce the desired emotion without letting the participant know that the two supposedly separate studies are related. </w:t>
      </w:r>
    </w:p>
    <w:p w:rsidR="00434FF8" w:rsidRDefault="00434FF8">
      <w:pPr>
        <w:spacing w:after="0"/>
        <w:ind w:left="1152"/>
      </w:pPr>
    </w:p>
    <w:p w:rsidR="00434FF8" w:rsidRDefault="00F033C5">
      <w:pPr>
        <w:numPr>
          <w:ilvl w:val="0"/>
          <w:numId w:val="1"/>
        </w:numPr>
        <w:spacing w:after="0"/>
        <w:ind w:hanging="360"/>
        <w:rPr>
          <w:rFonts w:ascii="Times New Roman" w:eastAsia="Times New Roman" w:hAnsi="Times New Roman" w:cs="Times New Roman"/>
        </w:rPr>
      </w:pPr>
      <w:r>
        <w:rPr>
          <w:rFonts w:ascii="Times New Roman" w:eastAsia="Times New Roman" w:hAnsi="Times New Roman" w:cs="Times New Roman"/>
        </w:rPr>
        <w:t>Manipulate the first independent variable at this time. Participants are randomly assign</w:t>
      </w:r>
      <w:r>
        <w:rPr>
          <w:rFonts w:ascii="Times New Roman" w:eastAsia="Times New Roman" w:hAnsi="Times New Roman" w:cs="Times New Roman"/>
        </w:rPr>
        <w:t>ed to one of two conditions:</w:t>
      </w:r>
    </w:p>
    <w:p w:rsidR="00434FF8" w:rsidRDefault="00434FF8">
      <w:pPr>
        <w:spacing w:after="0"/>
        <w:ind w:left="360"/>
      </w:pPr>
    </w:p>
    <w:p w:rsidR="00434FF8" w:rsidRDefault="00F033C5">
      <w:pPr>
        <w:numPr>
          <w:ilvl w:val="1"/>
          <w:numId w:val="1"/>
        </w:numPr>
        <w:spacing w:after="0"/>
        <w:ind w:firstLine="360"/>
        <w:rPr>
          <w:rFonts w:ascii="Times New Roman" w:eastAsia="Times New Roman" w:hAnsi="Times New Roman" w:cs="Times New Roman"/>
        </w:rPr>
      </w:pPr>
      <w:r>
        <w:rPr>
          <w:rFonts w:ascii="Times New Roman" w:eastAsia="Times New Roman" w:hAnsi="Times New Roman" w:cs="Times New Roman"/>
        </w:rPr>
        <w:t>In the selling condition, participants are given a highlighter set and instructed that they will use it in the subsequent study.</w:t>
      </w:r>
    </w:p>
    <w:p w:rsidR="00434FF8" w:rsidRDefault="00434FF8">
      <w:pPr>
        <w:spacing w:after="0"/>
        <w:ind w:left="1944"/>
      </w:pPr>
    </w:p>
    <w:p w:rsidR="00434FF8" w:rsidRDefault="00F033C5">
      <w:pPr>
        <w:numPr>
          <w:ilvl w:val="1"/>
          <w:numId w:val="1"/>
        </w:numPr>
        <w:spacing w:after="0"/>
        <w:ind w:firstLine="360"/>
        <w:rPr>
          <w:rFonts w:ascii="Times New Roman" w:eastAsia="Times New Roman" w:hAnsi="Times New Roman" w:cs="Times New Roman"/>
        </w:rPr>
      </w:pPr>
      <w:r>
        <w:rPr>
          <w:rFonts w:ascii="Times New Roman" w:eastAsia="Times New Roman" w:hAnsi="Times New Roman" w:cs="Times New Roman"/>
        </w:rPr>
        <w:t>In the choice condition, participants do not receive a highlighter set.</w:t>
      </w:r>
    </w:p>
    <w:p w:rsidR="00434FF8" w:rsidRDefault="00434FF8">
      <w:pPr>
        <w:spacing w:after="0"/>
        <w:ind w:left="720"/>
      </w:pPr>
    </w:p>
    <w:p w:rsidR="00434FF8" w:rsidRDefault="00F033C5">
      <w:pPr>
        <w:numPr>
          <w:ilvl w:val="0"/>
          <w:numId w:val="1"/>
        </w:numPr>
        <w:spacing w:after="0"/>
        <w:ind w:hanging="360"/>
        <w:rPr>
          <w:rFonts w:ascii="Times New Roman" w:eastAsia="Times New Roman" w:hAnsi="Times New Roman" w:cs="Times New Roman"/>
        </w:rPr>
      </w:pPr>
      <w:r>
        <w:rPr>
          <w:rFonts w:ascii="Times New Roman" w:eastAsia="Times New Roman" w:hAnsi="Times New Roman" w:cs="Times New Roman"/>
        </w:rPr>
        <w:t>Induce specific e</w:t>
      </w:r>
      <w:r>
        <w:rPr>
          <w:rFonts w:ascii="Times New Roman" w:eastAsia="Times New Roman" w:hAnsi="Times New Roman" w:cs="Times New Roman"/>
        </w:rPr>
        <w:t>motions.</w:t>
      </w:r>
    </w:p>
    <w:p w:rsidR="00434FF8" w:rsidRDefault="00434FF8">
      <w:pPr>
        <w:spacing w:after="0"/>
        <w:ind w:left="360"/>
      </w:pPr>
    </w:p>
    <w:p w:rsidR="00434FF8" w:rsidRDefault="00F033C5">
      <w:pPr>
        <w:numPr>
          <w:ilvl w:val="1"/>
          <w:numId w:val="1"/>
        </w:numPr>
        <w:spacing w:after="0"/>
        <w:ind w:firstLine="360"/>
        <w:rPr>
          <w:rFonts w:ascii="Times New Roman" w:eastAsia="Times New Roman" w:hAnsi="Times New Roman" w:cs="Times New Roman"/>
        </w:rPr>
      </w:pPr>
      <w:r>
        <w:rPr>
          <w:rFonts w:ascii="Times New Roman" w:eastAsia="Times New Roman" w:hAnsi="Times New Roman" w:cs="Times New Roman"/>
        </w:rPr>
        <w:t xml:space="preserve">Each participant is instructed to complete a self-report questionnaire called the Positive and Negative Affect Schedule, which assesses their baseline emotions. </w:t>
      </w:r>
    </w:p>
    <w:p w:rsidR="00434FF8" w:rsidRDefault="00434FF8">
      <w:pPr>
        <w:spacing w:after="0"/>
        <w:ind w:left="1152"/>
      </w:pPr>
    </w:p>
    <w:p w:rsidR="00434FF8" w:rsidRDefault="00F033C5">
      <w:pPr>
        <w:numPr>
          <w:ilvl w:val="2"/>
          <w:numId w:val="1"/>
        </w:numPr>
        <w:spacing w:after="0"/>
        <w:ind w:firstLine="720"/>
        <w:rPr>
          <w:rFonts w:ascii="Times New Roman" w:eastAsia="Times New Roman" w:hAnsi="Times New Roman" w:cs="Times New Roman"/>
        </w:rPr>
      </w:pPr>
      <w:r>
        <w:rPr>
          <w:rFonts w:ascii="Times New Roman" w:eastAsia="Times New Roman" w:hAnsi="Times New Roman" w:cs="Times New Roman"/>
        </w:rPr>
        <w:t>This baseline measure is used to ensure that pre-existing emotions  are not attribu</w:t>
      </w:r>
      <w:r>
        <w:rPr>
          <w:rFonts w:ascii="Times New Roman" w:eastAsia="Times New Roman" w:hAnsi="Times New Roman" w:cs="Times New Roman"/>
        </w:rPr>
        <w:t>ted to the emotion manipulation.</w:t>
      </w:r>
    </w:p>
    <w:p w:rsidR="00434FF8" w:rsidRDefault="00434FF8">
      <w:pPr>
        <w:spacing w:after="0"/>
        <w:ind w:left="1944"/>
      </w:pPr>
    </w:p>
    <w:p w:rsidR="00434FF8" w:rsidRDefault="00F033C5">
      <w:pPr>
        <w:numPr>
          <w:ilvl w:val="1"/>
          <w:numId w:val="1"/>
        </w:numPr>
        <w:spacing w:after="0"/>
        <w:ind w:firstLine="360"/>
        <w:rPr>
          <w:rFonts w:ascii="Times New Roman" w:eastAsia="Times New Roman" w:hAnsi="Times New Roman" w:cs="Times New Roman"/>
        </w:rPr>
      </w:pPr>
      <w:r>
        <w:rPr>
          <w:rFonts w:ascii="Times New Roman" w:eastAsia="Times New Roman" w:hAnsi="Times New Roman" w:cs="Times New Roman"/>
        </w:rPr>
        <w:t xml:space="preserve">The second independent variable is then manipulated using a video clip meant to induce emotions. Participants are randomly assigned to watch one of three 4-min clips. </w:t>
      </w:r>
    </w:p>
    <w:p w:rsidR="00434FF8" w:rsidRDefault="00434FF8">
      <w:pPr>
        <w:spacing w:after="0"/>
        <w:ind w:left="720"/>
      </w:pPr>
    </w:p>
    <w:p w:rsidR="00434FF8" w:rsidRDefault="00F033C5">
      <w:pPr>
        <w:numPr>
          <w:ilvl w:val="2"/>
          <w:numId w:val="1"/>
        </w:numPr>
        <w:spacing w:after="0"/>
        <w:ind w:firstLine="720"/>
        <w:rPr>
          <w:rFonts w:ascii="Times New Roman" w:eastAsia="Times New Roman" w:hAnsi="Times New Roman" w:cs="Times New Roman"/>
        </w:rPr>
      </w:pPr>
      <w:r>
        <w:rPr>
          <w:rFonts w:ascii="Times New Roman" w:eastAsia="Times New Roman" w:hAnsi="Times New Roman" w:cs="Times New Roman"/>
        </w:rPr>
        <w:t xml:space="preserve">In the sadness condition, participants watch a 4-min </w:t>
      </w:r>
      <w:r>
        <w:rPr>
          <w:rFonts w:ascii="Times New Roman" w:eastAsia="Times New Roman" w:hAnsi="Times New Roman" w:cs="Times New Roman"/>
        </w:rPr>
        <w:t>scene from a sad movie (involving the death of a boy’s mentor).</w:t>
      </w:r>
    </w:p>
    <w:p w:rsidR="00434FF8" w:rsidRDefault="00434FF8">
      <w:pPr>
        <w:spacing w:after="0"/>
        <w:ind w:left="1224"/>
      </w:pPr>
    </w:p>
    <w:p w:rsidR="00434FF8" w:rsidRDefault="00F033C5">
      <w:pPr>
        <w:numPr>
          <w:ilvl w:val="3"/>
          <w:numId w:val="1"/>
        </w:numPr>
        <w:spacing w:after="0"/>
        <w:ind w:firstLine="1080"/>
        <w:rPr>
          <w:rFonts w:ascii="Times New Roman" w:eastAsia="Times New Roman" w:hAnsi="Times New Roman" w:cs="Times New Roman"/>
        </w:rPr>
      </w:pPr>
      <w:r>
        <w:rPr>
          <w:rFonts w:ascii="Times New Roman" w:eastAsia="Times New Roman" w:hAnsi="Times New Roman" w:cs="Times New Roman"/>
        </w:rPr>
        <w:t>Ask the participants to imagine what it would feel like if they were personally in the situation shown in the clip and to write down their feelings.</w:t>
      </w:r>
    </w:p>
    <w:p w:rsidR="00434FF8" w:rsidRDefault="00434FF8">
      <w:pPr>
        <w:spacing w:after="0"/>
        <w:ind w:left="720"/>
      </w:pPr>
    </w:p>
    <w:p w:rsidR="00434FF8" w:rsidRDefault="00F033C5">
      <w:pPr>
        <w:numPr>
          <w:ilvl w:val="2"/>
          <w:numId w:val="1"/>
        </w:numPr>
        <w:spacing w:after="0"/>
        <w:ind w:firstLine="720"/>
        <w:rPr>
          <w:rFonts w:ascii="Times New Roman" w:eastAsia="Times New Roman" w:hAnsi="Times New Roman" w:cs="Times New Roman"/>
        </w:rPr>
      </w:pPr>
      <w:r>
        <w:rPr>
          <w:rFonts w:ascii="Times New Roman" w:eastAsia="Times New Roman" w:hAnsi="Times New Roman" w:cs="Times New Roman"/>
        </w:rPr>
        <w:t>In the disgust condition, participants watch a disgusting 4-min scene from a film (involving a man using an unsanitary toilet).</w:t>
      </w:r>
    </w:p>
    <w:p w:rsidR="00434FF8" w:rsidRDefault="00434FF8">
      <w:pPr>
        <w:spacing w:after="0"/>
        <w:ind w:left="720"/>
      </w:pPr>
    </w:p>
    <w:p w:rsidR="00434FF8" w:rsidRDefault="00F033C5">
      <w:pPr>
        <w:numPr>
          <w:ilvl w:val="3"/>
          <w:numId w:val="1"/>
        </w:numPr>
        <w:spacing w:after="0"/>
        <w:ind w:firstLine="1080"/>
        <w:rPr>
          <w:rFonts w:ascii="Times New Roman" w:eastAsia="Times New Roman" w:hAnsi="Times New Roman" w:cs="Times New Roman"/>
        </w:rPr>
      </w:pPr>
      <w:r>
        <w:rPr>
          <w:rFonts w:ascii="Times New Roman" w:eastAsia="Times New Roman" w:hAnsi="Times New Roman" w:cs="Times New Roman"/>
        </w:rPr>
        <w:t>Ask the participants to imagine what it would feel like if they were personally in the situation shown in the clip and to write</w:t>
      </w:r>
      <w:r>
        <w:rPr>
          <w:rFonts w:ascii="Times New Roman" w:eastAsia="Times New Roman" w:hAnsi="Times New Roman" w:cs="Times New Roman"/>
        </w:rPr>
        <w:t xml:space="preserve"> down their feelings.</w:t>
      </w:r>
    </w:p>
    <w:p w:rsidR="00434FF8" w:rsidRDefault="00434FF8">
      <w:pPr>
        <w:spacing w:after="0"/>
        <w:ind w:left="720"/>
      </w:pPr>
    </w:p>
    <w:p w:rsidR="00434FF8" w:rsidRDefault="00F033C5">
      <w:pPr>
        <w:numPr>
          <w:ilvl w:val="2"/>
          <w:numId w:val="1"/>
        </w:numPr>
        <w:spacing w:after="0"/>
        <w:ind w:firstLine="720"/>
        <w:rPr>
          <w:rFonts w:ascii="Times New Roman" w:eastAsia="Times New Roman" w:hAnsi="Times New Roman" w:cs="Times New Roman"/>
        </w:rPr>
      </w:pPr>
      <w:r>
        <w:rPr>
          <w:rFonts w:ascii="Times New Roman" w:eastAsia="Times New Roman" w:hAnsi="Times New Roman" w:cs="Times New Roman"/>
        </w:rPr>
        <w:t>In the neutral condition, participants watch a 4-min scene from a documentary about nature (involving fish in the Great Barrier Reef).</w:t>
      </w:r>
    </w:p>
    <w:p w:rsidR="00434FF8" w:rsidRDefault="00434FF8">
      <w:pPr>
        <w:spacing w:after="0"/>
        <w:ind w:left="1944"/>
      </w:pPr>
    </w:p>
    <w:p w:rsidR="00434FF8" w:rsidRDefault="00F033C5">
      <w:pPr>
        <w:numPr>
          <w:ilvl w:val="3"/>
          <w:numId w:val="1"/>
        </w:numPr>
        <w:spacing w:after="0"/>
        <w:ind w:firstLine="1080"/>
        <w:rPr>
          <w:rFonts w:ascii="Times New Roman" w:eastAsia="Times New Roman" w:hAnsi="Times New Roman" w:cs="Times New Roman"/>
        </w:rPr>
      </w:pPr>
      <w:r>
        <w:rPr>
          <w:rFonts w:ascii="Times New Roman" w:eastAsia="Times New Roman" w:hAnsi="Times New Roman" w:cs="Times New Roman"/>
        </w:rPr>
        <w:t xml:space="preserve">Ask the participants to simply write about their daily activities. </w:t>
      </w:r>
    </w:p>
    <w:p w:rsidR="00434FF8" w:rsidRDefault="00434FF8">
      <w:pPr>
        <w:spacing w:after="0"/>
        <w:ind w:left="2808"/>
      </w:pPr>
    </w:p>
    <w:p w:rsidR="00434FF8" w:rsidRDefault="00F033C5">
      <w:pPr>
        <w:numPr>
          <w:ilvl w:val="0"/>
          <w:numId w:val="1"/>
        </w:numPr>
        <w:spacing w:after="0"/>
        <w:ind w:hanging="360"/>
        <w:rPr>
          <w:rFonts w:ascii="Times New Roman" w:eastAsia="Times New Roman" w:hAnsi="Times New Roman" w:cs="Times New Roman"/>
        </w:rPr>
      </w:pPr>
      <w:r>
        <w:rPr>
          <w:rFonts w:ascii="Times New Roman" w:eastAsia="Times New Roman" w:hAnsi="Times New Roman" w:cs="Times New Roman"/>
        </w:rPr>
        <w:lastRenderedPageBreak/>
        <w:t xml:space="preserve">Tell participants that they </w:t>
      </w:r>
      <w:r>
        <w:rPr>
          <w:rFonts w:ascii="Times New Roman" w:eastAsia="Times New Roman" w:hAnsi="Times New Roman" w:cs="Times New Roman"/>
        </w:rPr>
        <w:t xml:space="preserve">now have to complete the second study next and to open the second packet of instructions. </w:t>
      </w:r>
    </w:p>
    <w:p w:rsidR="00434FF8" w:rsidRDefault="00434FF8">
      <w:pPr>
        <w:spacing w:after="0"/>
        <w:ind w:left="1152"/>
      </w:pPr>
    </w:p>
    <w:p w:rsidR="00434FF8" w:rsidRDefault="00F033C5">
      <w:pPr>
        <w:numPr>
          <w:ilvl w:val="1"/>
          <w:numId w:val="1"/>
        </w:numPr>
        <w:spacing w:after="0"/>
        <w:ind w:firstLine="360"/>
        <w:rPr>
          <w:rFonts w:ascii="Times New Roman" w:eastAsia="Times New Roman" w:hAnsi="Times New Roman" w:cs="Times New Roman"/>
        </w:rPr>
      </w:pPr>
      <w:r>
        <w:rPr>
          <w:rFonts w:ascii="Times New Roman" w:eastAsia="Times New Roman" w:hAnsi="Times New Roman" w:cs="Times New Roman"/>
        </w:rPr>
        <w:t>Participants who were previously assigned to the selling condition are presented with a list of 28 prices, ranging from $0.50 to $14, and are asked to indicate, for</w:t>
      </w:r>
      <w:r>
        <w:rPr>
          <w:rFonts w:ascii="Times New Roman" w:eastAsia="Times New Roman" w:hAnsi="Times New Roman" w:cs="Times New Roman"/>
        </w:rPr>
        <w:t xml:space="preserve"> each price, whether they would prefer to sell the highlighter set or keep it. </w:t>
      </w:r>
    </w:p>
    <w:p w:rsidR="00434FF8" w:rsidRDefault="00434FF8">
      <w:pPr>
        <w:spacing w:after="0"/>
        <w:ind w:left="1944"/>
      </w:pPr>
    </w:p>
    <w:p w:rsidR="00434FF8" w:rsidRDefault="00F033C5">
      <w:pPr>
        <w:numPr>
          <w:ilvl w:val="1"/>
          <w:numId w:val="1"/>
        </w:numPr>
        <w:spacing w:after="0"/>
        <w:ind w:firstLine="360"/>
        <w:rPr>
          <w:rFonts w:ascii="Times New Roman" w:eastAsia="Times New Roman" w:hAnsi="Times New Roman" w:cs="Times New Roman"/>
        </w:rPr>
      </w:pPr>
      <w:r>
        <w:rPr>
          <w:rFonts w:ascii="Times New Roman" w:eastAsia="Times New Roman" w:hAnsi="Times New Roman" w:cs="Times New Roman"/>
        </w:rPr>
        <w:t>Participants in the choice condition are shown the highlighter set at this time and then given the same list of 28 prices as participants in the selling condition. They are as</w:t>
      </w:r>
      <w:r>
        <w:rPr>
          <w:rFonts w:ascii="Times New Roman" w:eastAsia="Times New Roman" w:hAnsi="Times New Roman" w:cs="Times New Roman"/>
        </w:rPr>
        <w:t xml:space="preserve">ked if they would rather have the amount of money listed or the highlighter set. </w:t>
      </w:r>
    </w:p>
    <w:p w:rsidR="00434FF8" w:rsidRDefault="00434FF8">
      <w:pPr>
        <w:spacing w:after="0"/>
        <w:ind w:left="720"/>
      </w:pPr>
    </w:p>
    <w:p w:rsidR="00434FF8" w:rsidRDefault="00F033C5">
      <w:pPr>
        <w:numPr>
          <w:ilvl w:val="0"/>
          <w:numId w:val="1"/>
        </w:numPr>
        <w:spacing w:after="0"/>
        <w:ind w:hanging="360"/>
        <w:rPr>
          <w:rFonts w:ascii="Times New Roman" w:eastAsia="Times New Roman" w:hAnsi="Times New Roman" w:cs="Times New Roman"/>
        </w:rPr>
      </w:pPr>
      <w:r>
        <w:rPr>
          <w:rFonts w:ascii="Times New Roman" w:eastAsia="Times New Roman" w:hAnsi="Times New Roman" w:cs="Times New Roman"/>
        </w:rPr>
        <w:t>Emotion induction manipulation check: This is designed to show that emotions were manipulated as intended.</w:t>
      </w:r>
    </w:p>
    <w:p w:rsidR="00434FF8" w:rsidRDefault="00434FF8">
      <w:pPr>
        <w:spacing w:after="0"/>
        <w:ind w:left="360"/>
      </w:pPr>
    </w:p>
    <w:p w:rsidR="00434FF8" w:rsidRDefault="00F033C5">
      <w:pPr>
        <w:numPr>
          <w:ilvl w:val="1"/>
          <w:numId w:val="1"/>
        </w:numPr>
        <w:spacing w:after="0"/>
        <w:ind w:firstLine="360"/>
        <w:rPr>
          <w:rFonts w:ascii="Times New Roman" w:eastAsia="Times New Roman" w:hAnsi="Times New Roman" w:cs="Times New Roman"/>
        </w:rPr>
      </w:pPr>
      <w:r>
        <w:rPr>
          <w:rFonts w:ascii="Times New Roman" w:eastAsia="Times New Roman" w:hAnsi="Times New Roman" w:cs="Times New Roman"/>
        </w:rPr>
        <w:t>Present participants with a list of 27 affective states and ask t</w:t>
      </w:r>
      <w:r>
        <w:rPr>
          <w:rFonts w:ascii="Times New Roman" w:eastAsia="Times New Roman" w:hAnsi="Times New Roman" w:cs="Times New Roman"/>
        </w:rPr>
        <w:t xml:space="preserve">hem to indicate whether they feel each affective state listed on a scale, ranging from 0 (do not experience emotion at all) to 8 (experience the emotion more strongly than ever before). </w:t>
      </w:r>
    </w:p>
    <w:p w:rsidR="00434FF8" w:rsidRDefault="00434FF8">
      <w:pPr>
        <w:spacing w:after="0"/>
        <w:ind w:left="1152"/>
      </w:pPr>
    </w:p>
    <w:p w:rsidR="00434FF8" w:rsidRDefault="00F033C5">
      <w:pPr>
        <w:numPr>
          <w:ilvl w:val="2"/>
          <w:numId w:val="1"/>
        </w:numPr>
        <w:spacing w:after="0"/>
        <w:ind w:firstLine="720"/>
        <w:rPr>
          <w:rFonts w:ascii="Times New Roman" w:eastAsia="Times New Roman" w:hAnsi="Times New Roman" w:cs="Times New Roman"/>
        </w:rPr>
      </w:pPr>
      <w:r>
        <w:rPr>
          <w:rFonts w:ascii="Times New Roman" w:eastAsia="Times New Roman" w:hAnsi="Times New Roman" w:cs="Times New Roman"/>
        </w:rPr>
        <w:t xml:space="preserve">Among these affective states are </w:t>
      </w:r>
      <w:del w:id="2" w:author="Jay Van Bavel" w:date="2016-06-23T17:01:00Z">
        <w:r>
          <w:rPr>
            <w:rFonts w:ascii="Times New Roman" w:eastAsia="Times New Roman" w:hAnsi="Times New Roman" w:cs="Times New Roman"/>
          </w:rPr>
          <w:delText xml:space="preserve">some </w:delText>
        </w:r>
      </w:del>
      <w:ins w:id="3" w:author="Jay Van Bavel" w:date="2016-06-23T17:01:00Z">
        <w:r>
          <w:rPr>
            <w:rFonts w:ascii="Times New Roman" w:eastAsia="Times New Roman" w:hAnsi="Times New Roman" w:cs="Times New Roman"/>
          </w:rPr>
          <w:t xml:space="preserve">five key </w:t>
        </w:r>
      </w:ins>
      <w:r>
        <w:rPr>
          <w:rFonts w:ascii="Times New Roman" w:eastAsia="Times New Roman" w:hAnsi="Times New Roman" w:cs="Times New Roman"/>
        </w:rPr>
        <w:t>items that relate to sadness (</w:t>
      </w:r>
      <w:r>
        <w:rPr>
          <w:rFonts w:ascii="Times New Roman" w:eastAsia="Times New Roman" w:hAnsi="Times New Roman" w:cs="Times New Roman"/>
          <w:i/>
        </w:rPr>
        <w:t>e.g.</w:t>
      </w:r>
      <w:r>
        <w:rPr>
          <w:rFonts w:ascii="Times New Roman" w:eastAsia="Times New Roman" w:hAnsi="Times New Roman" w:cs="Times New Roman"/>
        </w:rPr>
        <w:t>, blue, downhearted, and sad) and disgust (</w:t>
      </w:r>
      <w:r>
        <w:rPr>
          <w:rFonts w:ascii="Times New Roman" w:eastAsia="Times New Roman" w:hAnsi="Times New Roman" w:cs="Times New Roman"/>
          <w:i/>
        </w:rPr>
        <w:t>e.g.,</w:t>
      </w:r>
      <w:r>
        <w:rPr>
          <w:rFonts w:ascii="Times New Roman" w:eastAsia="Times New Roman" w:hAnsi="Times New Roman" w:cs="Times New Roman"/>
        </w:rPr>
        <w:t xml:space="preserve"> disgust and repulsed).</w:t>
      </w:r>
    </w:p>
    <w:p w:rsidR="00434FF8" w:rsidRDefault="00434FF8">
      <w:pPr>
        <w:spacing w:after="0"/>
        <w:ind w:left="1944"/>
      </w:pPr>
    </w:p>
    <w:p w:rsidR="00434FF8" w:rsidRDefault="00F033C5">
      <w:pPr>
        <w:numPr>
          <w:ilvl w:val="0"/>
          <w:numId w:val="1"/>
        </w:numPr>
        <w:spacing w:after="0"/>
        <w:ind w:hanging="360"/>
        <w:rPr>
          <w:rFonts w:ascii="Times New Roman" w:eastAsia="Times New Roman" w:hAnsi="Times New Roman" w:cs="Times New Roman"/>
        </w:rPr>
      </w:pPr>
      <w:r>
        <w:rPr>
          <w:rFonts w:ascii="Times New Roman" w:eastAsia="Times New Roman" w:hAnsi="Times New Roman" w:cs="Times New Roman"/>
        </w:rPr>
        <w:t>Analysis</w:t>
      </w:r>
    </w:p>
    <w:p w:rsidR="00434FF8" w:rsidRDefault="00434FF8">
      <w:pPr>
        <w:spacing w:after="0"/>
        <w:ind w:left="360"/>
      </w:pPr>
    </w:p>
    <w:p w:rsidR="00434FF8" w:rsidRDefault="00F033C5" w:rsidP="00434FF8">
      <w:pPr>
        <w:spacing w:after="0"/>
        <w:ind w:left="1152"/>
        <w:rPr>
          <w:ins w:id="4" w:author="Jay Van Bavel" w:date="2016-06-23T17:05:00Z"/>
        </w:rPr>
        <w:pPrChange w:id="5" w:author="Jay Van Bavel" w:date="2016-06-23T17:05:00Z">
          <w:pPr>
            <w:spacing w:after="0"/>
          </w:pPr>
        </w:pPrChange>
      </w:pPr>
      <w:ins w:id="6" w:author="Jay Van Bavel" w:date="2016-06-23T17:05:00Z">
        <w:r>
          <w:rPr>
            <w:rFonts w:ascii="Times New Roman" w:eastAsia="Times New Roman" w:hAnsi="Times New Roman" w:cs="Times New Roman"/>
          </w:rPr>
          <w:t xml:space="preserve"> </w:t>
        </w:r>
      </w:ins>
      <w:r>
        <w:rPr>
          <w:rFonts w:ascii="Times New Roman" w:eastAsia="Times New Roman" w:hAnsi="Times New Roman" w:cs="Times New Roman"/>
        </w:rPr>
        <w:t xml:space="preserve">Examine the average cost at which participants would sell their highlighter set (selling condition) or </w:t>
      </w:r>
      <w:commentRangeStart w:id="7"/>
      <w:del w:id="8" w:author="Jay Van Bavel" w:date="2016-06-23T17:03:00Z">
        <w:r>
          <w:rPr>
            <w:rFonts w:ascii="Times New Roman" w:eastAsia="Times New Roman" w:hAnsi="Times New Roman" w:cs="Times New Roman"/>
          </w:rPr>
          <w:delText>purchase</w:delText>
        </w:r>
        <w:commentRangeEnd w:id="7"/>
        <w:r>
          <w:commentReference w:id="7"/>
        </w:r>
        <w:r>
          <w:rPr>
            <w:rFonts w:ascii="Times New Roman" w:eastAsia="Times New Roman" w:hAnsi="Times New Roman" w:cs="Times New Roman"/>
          </w:rPr>
          <w:delText xml:space="preserve"> </w:delText>
        </w:r>
      </w:del>
      <w:ins w:id="9" w:author="Jay Van Bavel" w:date="2016-06-23T17:03:00Z">
        <w:r>
          <w:rPr>
            <w:rFonts w:ascii="Times New Roman" w:eastAsia="Times New Roman" w:hAnsi="Times New Roman" w:cs="Times New Roman"/>
          </w:rPr>
          <w:t xml:space="preserve">choose </w:t>
        </w:r>
      </w:ins>
      <w:r>
        <w:rPr>
          <w:rFonts w:ascii="Times New Roman" w:eastAsia="Times New Roman" w:hAnsi="Times New Roman" w:cs="Times New Roman"/>
        </w:rPr>
        <w:t xml:space="preserve">the highlighter set (choice condition). </w:t>
      </w:r>
    </w:p>
    <w:p w:rsidR="00434FF8" w:rsidRDefault="00434FF8">
      <w:pPr>
        <w:spacing w:after="0"/>
        <w:rPr>
          <w:ins w:id="10" w:author="Jay Van Bavel" w:date="2016-06-23T17:05:00Z"/>
        </w:rPr>
      </w:pPr>
    </w:p>
    <w:p w:rsidR="00434FF8" w:rsidRDefault="00F033C5">
      <w:pPr>
        <w:spacing w:after="0"/>
        <w:ind w:left="1152"/>
        <w:rPr>
          <w:ins w:id="11" w:author="Jay Van Bavel" w:date="2016-06-23T17:05:00Z"/>
        </w:rPr>
      </w:pPr>
      <w:ins w:id="12" w:author="Jay Van Bavel" w:date="2016-06-23T17:05:00Z">
        <w:r>
          <w:rPr>
            <w:rFonts w:ascii="Times New Roman" w:eastAsia="Times New Roman" w:hAnsi="Times New Roman" w:cs="Times New Roman"/>
          </w:rPr>
          <w:t xml:space="preserve">9.2      </w:t>
        </w:r>
      </w:ins>
      <w:r>
        <w:rPr>
          <w:rFonts w:ascii="Times New Roman" w:eastAsia="Times New Roman" w:hAnsi="Times New Roman" w:cs="Times New Roman"/>
        </w:rPr>
        <w:t xml:space="preserve">These means are then </w:t>
      </w:r>
      <w:commentRangeStart w:id="13"/>
      <w:commentRangeStart w:id="14"/>
      <w:r>
        <w:rPr>
          <w:rFonts w:ascii="Times New Roman" w:eastAsia="Times New Roman" w:hAnsi="Times New Roman" w:cs="Times New Roman"/>
        </w:rPr>
        <w:t xml:space="preserve">compared </w:t>
      </w:r>
      <w:commentRangeEnd w:id="13"/>
      <w:r>
        <w:commentReference w:id="13"/>
      </w:r>
      <w:commentRangeEnd w:id="14"/>
      <w:r>
        <w:commentReference w:id="14"/>
      </w:r>
      <w:r>
        <w:rPr>
          <w:rFonts w:ascii="Times New Roman" w:eastAsia="Times New Roman" w:hAnsi="Times New Roman" w:cs="Times New Roman"/>
        </w:rPr>
        <w:t>for those in each of the emotion conditions</w:t>
      </w:r>
      <w:ins w:id="15" w:author="Jay Van Bavel" w:date="2016-06-23T17:05:00Z">
        <w:r>
          <w:rPr>
            <w:rFonts w:ascii="Times New Roman" w:eastAsia="Times New Roman" w:hAnsi="Times New Roman" w:cs="Times New Roman"/>
          </w:rPr>
          <w:t xml:space="preserve"> using </w:t>
        </w:r>
        <w:r>
          <w:rPr>
            <w:rFonts w:ascii="Times New Roman" w:eastAsia="Times New Roman" w:hAnsi="Times New Roman" w:cs="Times New Roman"/>
            <w:rPrChange w:id="16" w:author="Jay Van Bavel" w:date="2016-06-23T17:06:00Z">
              <w:rPr>
                <w:rFonts w:ascii="Times New Roman" w:eastAsia="Times New Roman" w:hAnsi="Times New Roman" w:cs="Times New Roman"/>
                <w:sz w:val="20"/>
                <w:szCs w:val="20"/>
              </w:rPr>
            </w:rPrChange>
          </w:rPr>
          <w:t>data</w:t>
        </w:r>
        <w:r>
          <w:rPr>
            <w:rFonts w:ascii="Times New Roman" w:eastAsia="Times New Roman" w:hAnsi="Times New Roman" w:cs="Times New Roman"/>
          </w:rPr>
          <w:t xml:space="preserve"> were analyzed using planned 2 X 2 contrasts in ANOVA in the original paper, but should ideally be analyzed using a</w:t>
        </w:r>
        <w:r>
          <w:rPr>
            <w:rFonts w:ascii="Times New Roman" w:eastAsia="Times New Roman" w:hAnsi="Times New Roman" w:cs="Times New Roman"/>
          </w:rPr>
          <w:t xml:space="preserve"> 2 X 3 ANOVA</w:t>
        </w:r>
        <w:r>
          <w:rPr>
            <w:rFonts w:ascii="Times New Roman" w:eastAsia="Times New Roman" w:hAnsi="Times New Roman" w:cs="Times New Roman"/>
            <w:sz w:val="20"/>
            <w:szCs w:val="20"/>
          </w:rPr>
          <w:t>.</w:t>
        </w:r>
      </w:ins>
    </w:p>
    <w:p w:rsidR="00434FF8" w:rsidRDefault="00F033C5" w:rsidP="00434FF8">
      <w:pPr>
        <w:spacing w:after="0"/>
        <w:ind w:left="792"/>
        <w:pPrChange w:id="17" w:author="Jay Van Bavel" w:date="2016-06-23T17:05:00Z">
          <w:pPr>
            <w:spacing w:after="0"/>
          </w:pPr>
        </w:pPrChange>
      </w:pPr>
      <w:del w:id="18" w:author="Jay Van Bavel" w:date="2016-06-23T17:05:00Z">
        <w:r>
          <w:rPr>
            <w:rFonts w:ascii="Times New Roman" w:eastAsia="Times New Roman" w:hAnsi="Times New Roman" w:cs="Times New Roman"/>
          </w:rPr>
          <w:delText>.</w:delText>
        </w:r>
      </w:del>
    </w:p>
    <w:p w:rsidR="00434FF8" w:rsidRDefault="00F033C5" w:rsidP="00434FF8">
      <w:pPr>
        <w:numPr>
          <w:ilvl w:val="0"/>
          <w:numId w:val="1"/>
        </w:numPr>
        <w:spacing w:after="0"/>
        <w:ind w:left="0" w:hanging="360"/>
        <w:rPr>
          <w:ins w:id="19" w:author="Jay Van Bavel" w:date="2016-06-22T17:50:00Z"/>
          <w:rFonts w:ascii="Times New Roman" w:eastAsia="Times New Roman" w:hAnsi="Times New Roman" w:cs="Times New Roman"/>
        </w:rPr>
        <w:pPrChange w:id="20" w:author="Jay Van Bavel" w:date="2016-06-22T17:51:00Z">
          <w:pPr>
            <w:numPr>
              <w:numId w:val="1"/>
            </w:numPr>
            <w:spacing w:after="0"/>
            <w:ind w:left="360" w:hanging="360"/>
          </w:pPr>
        </w:pPrChange>
      </w:pPr>
      <w:ins w:id="21" w:author="Jay Van Bavel" w:date="2016-06-22T17:50:00Z">
        <w:r>
          <w:rPr>
            <w:rFonts w:ascii="Times New Roman" w:eastAsia="Times New Roman" w:hAnsi="Times New Roman" w:cs="Times New Roman"/>
          </w:rPr>
          <w:t>Fully debrief participants.</w:t>
        </w:r>
      </w:ins>
    </w:p>
    <w:p w:rsidR="00434FF8" w:rsidRDefault="00434FF8">
      <w:pPr>
        <w:spacing w:after="0"/>
        <w:rPr>
          <w:ins w:id="22" w:author="Jay Van Bavel" w:date="2016-06-22T17:50:00Z"/>
        </w:rPr>
      </w:pPr>
    </w:p>
    <w:p w:rsidR="00434FF8" w:rsidRDefault="00434FF8">
      <w:pPr>
        <w:spacing w:after="0"/>
      </w:pPr>
    </w:p>
    <w:p w:rsidR="00434FF8" w:rsidRDefault="00F033C5">
      <w:pPr>
        <w:spacing w:after="0"/>
      </w:pPr>
      <w:r>
        <w:rPr>
          <w:rFonts w:ascii="Times New Roman" w:eastAsia="Times New Roman" w:hAnsi="Times New Roman" w:cs="Times New Roman"/>
          <w:b/>
          <w:sz w:val="28"/>
          <w:szCs w:val="28"/>
        </w:rPr>
        <w:t>Representative Results</w:t>
      </w:r>
    </w:p>
    <w:p w:rsidR="00434FF8" w:rsidRDefault="00434FF8">
      <w:pPr>
        <w:spacing w:after="0"/>
      </w:pPr>
    </w:p>
    <w:p w:rsidR="00434FF8" w:rsidRDefault="00F033C5">
      <w:pPr>
        <w:spacing w:after="0"/>
      </w:pPr>
      <w:bookmarkStart w:id="23" w:name="gjdgxs" w:colFirst="0" w:colLast="0"/>
      <w:bookmarkEnd w:id="23"/>
      <w:r>
        <w:rPr>
          <w:rFonts w:ascii="Times New Roman" w:eastAsia="Times New Roman" w:hAnsi="Times New Roman" w:cs="Times New Roman"/>
        </w:rPr>
        <w:t>The data (</w:t>
      </w:r>
      <w:commentRangeStart w:id="24"/>
      <w:commentRangeStart w:id="25"/>
      <w:r>
        <w:rPr>
          <w:rFonts w:ascii="Times New Roman" w:eastAsia="Times New Roman" w:hAnsi="Times New Roman" w:cs="Times New Roman"/>
          <w:b/>
        </w:rPr>
        <w:t>Figure 1</w:t>
      </w:r>
      <w:commentRangeEnd w:id="24"/>
      <w:r>
        <w:commentReference w:id="24"/>
      </w:r>
      <w:commentRangeEnd w:id="25"/>
      <w:r>
        <w:commentReference w:id="25"/>
      </w:r>
      <w:r>
        <w:rPr>
          <w:rFonts w:ascii="Times New Roman" w:eastAsia="Times New Roman" w:hAnsi="Times New Roman" w:cs="Times New Roman"/>
          <w:b/>
        </w:rPr>
        <w:t>)</w:t>
      </w:r>
      <w:r>
        <w:rPr>
          <w:rFonts w:ascii="Times New Roman" w:eastAsia="Times New Roman" w:hAnsi="Times New Roman" w:cs="Times New Roman"/>
        </w:rPr>
        <w:t xml:space="preserve"> show support for the idea that compared to the neutral condition, sadness decreased the prices for those in the selling condition, but increased prices for those in the choice condition. However, compared to the neutral condition, disgust reduced prices f</w:t>
      </w:r>
      <w:r>
        <w:rPr>
          <w:rFonts w:ascii="Times New Roman" w:eastAsia="Times New Roman" w:hAnsi="Times New Roman" w:cs="Times New Roman"/>
        </w:rPr>
        <w:t xml:space="preserve">or participants in both the selling and choice conditions. </w:t>
      </w:r>
    </w:p>
    <w:p w:rsidR="00434FF8" w:rsidRDefault="00434FF8">
      <w:pPr>
        <w:spacing w:after="0"/>
      </w:pPr>
    </w:p>
    <w:p w:rsidR="00434FF8" w:rsidRDefault="00F033C5">
      <w:pPr>
        <w:spacing w:after="0"/>
      </w:pPr>
      <w:r>
        <w:rPr>
          <w:rFonts w:ascii="Times New Roman" w:eastAsia="Times New Roman" w:hAnsi="Times New Roman" w:cs="Times New Roman"/>
          <w:b/>
          <w:sz w:val="28"/>
          <w:szCs w:val="28"/>
        </w:rPr>
        <w:t>Summary</w:t>
      </w:r>
    </w:p>
    <w:p w:rsidR="00434FF8" w:rsidRDefault="00434FF8">
      <w:pPr>
        <w:spacing w:after="0"/>
      </w:pPr>
    </w:p>
    <w:p w:rsidR="00434FF8" w:rsidRDefault="00F033C5">
      <w:pPr>
        <w:spacing w:after="0"/>
      </w:pPr>
      <w:r>
        <w:rPr>
          <w:rFonts w:ascii="Times New Roman" w:eastAsia="Times New Roman" w:hAnsi="Times New Roman" w:cs="Times New Roman"/>
        </w:rPr>
        <w:t xml:space="preserve">Although they are both negative emotions, disgust and sadness trigger different economic behavior. Disgust triggers the psychological need to expel, thus reducing both buying and selling </w:t>
      </w:r>
      <w:r>
        <w:rPr>
          <w:rFonts w:ascii="Times New Roman" w:eastAsia="Times New Roman" w:hAnsi="Times New Roman" w:cs="Times New Roman"/>
        </w:rPr>
        <w:lastRenderedPageBreak/>
        <w:t>prices. Conversely, sadness triggers the psychological need to change</w:t>
      </w:r>
      <w:r>
        <w:rPr>
          <w:rFonts w:ascii="Times New Roman" w:eastAsia="Times New Roman" w:hAnsi="Times New Roman" w:cs="Times New Roman"/>
        </w:rPr>
        <w:t xml:space="preserve"> one’s circumstances, thus increasing buying prices and decreasing selling prices. With disgust, the endowment effect is eliminated, whereas with sadness the effect is reversed.</w:t>
      </w:r>
    </w:p>
    <w:p w:rsidR="00434FF8" w:rsidRDefault="00434FF8">
      <w:pPr>
        <w:spacing w:after="0"/>
      </w:pPr>
    </w:p>
    <w:p w:rsidR="00434FF8" w:rsidRDefault="00F033C5">
      <w:pPr>
        <w:spacing w:after="0"/>
      </w:pPr>
      <w:r>
        <w:rPr>
          <w:rFonts w:ascii="Times New Roman" w:eastAsia="Times New Roman" w:hAnsi="Times New Roman" w:cs="Times New Roman"/>
          <w:b/>
          <w:sz w:val="28"/>
          <w:szCs w:val="28"/>
        </w:rPr>
        <w:t>Applications</w:t>
      </w:r>
      <w:r>
        <w:rPr>
          <w:rFonts w:ascii="Times New Roman" w:eastAsia="Times New Roman" w:hAnsi="Times New Roman" w:cs="Times New Roman"/>
        </w:rPr>
        <w:t xml:space="preserve"> </w:t>
      </w:r>
    </w:p>
    <w:p w:rsidR="00434FF8" w:rsidRDefault="00434FF8">
      <w:pPr>
        <w:spacing w:after="0"/>
      </w:pPr>
    </w:p>
    <w:p w:rsidR="00434FF8" w:rsidRDefault="00F033C5">
      <w:pPr>
        <w:spacing w:after="0"/>
      </w:pPr>
      <w:r>
        <w:rPr>
          <w:rFonts w:ascii="Times New Roman" w:eastAsia="Times New Roman" w:hAnsi="Times New Roman" w:cs="Times New Roman"/>
        </w:rPr>
        <w:t>Emotion and cognition influence one another. Our appraisals of</w:t>
      </w:r>
      <w:r>
        <w:rPr>
          <w:rFonts w:ascii="Times New Roman" w:eastAsia="Times New Roman" w:hAnsi="Times New Roman" w:cs="Times New Roman"/>
        </w:rPr>
        <w:t xml:space="preserve"> situations can drive emotions, and our emotional states can influence the way we think. Moreover, decisions are rarely made in an emotional vacuum; often, people are experiencing strong emotions before, during, and after they make decisions. Even our calc</w:t>
      </w:r>
      <w:r>
        <w:rPr>
          <w:rFonts w:ascii="Times New Roman" w:eastAsia="Times New Roman" w:hAnsi="Times New Roman" w:cs="Times New Roman"/>
        </w:rPr>
        <w:t xml:space="preserve">ulations of economic value are influenced by our emotional states. </w:t>
      </w:r>
      <w:ins w:id="26" w:author="Jay Van Bavel" w:date="2016-06-23T17:10:00Z">
        <w:r>
          <w:rPr>
            <w:rFonts w:ascii="Times New Roman" w:eastAsia="Times New Roman" w:hAnsi="Times New Roman" w:cs="Times New Roman"/>
          </w:rPr>
          <w:t xml:space="preserve">For </w:t>
        </w:r>
      </w:ins>
      <w:del w:id="27" w:author="Jay Van Bavel" w:date="2016-06-23T17:10:00Z">
        <w:r>
          <w:rPr>
            <w:rFonts w:ascii="Times New Roman" w:eastAsia="Times New Roman" w:hAnsi="Times New Roman" w:cs="Times New Roman"/>
          </w:rPr>
          <w:delText xml:space="preserve">As an extreme </w:delText>
        </w:r>
      </w:del>
      <w:r>
        <w:rPr>
          <w:rFonts w:ascii="Times New Roman" w:eastAsia="Times New Roman" w:hAnsi="Times New Roman" w:cs="Times New Roman"/>
        </w:rPr>
        <w:t xml:space="preserve">example, </w:t>
      </w:r>
      <w:del w:id="28" w:author="Jay Van Bavel" w:date="2016-06-23T17:10:00Z">
        <w:r>
          <w:rPr>
            <w:rFonts w:ascii="Times New Roman" w:eastAsia="Times New Roman" w:hAnsi="Times New Roman" w:cs="Times New Roman"/>
          </w:rPr>
          <w:delText xml:space="preserve">consider that the </w:delText>
        </w:r>
        <w:commentRangeStart w:id="29"/>
        <w:commentRangeStart w:id="30"/>
        <w:r>
          <w:rPr>
            <w:rFonts w:ascii="Times New Roman" w:eastAsia="Times New Roman" w:hAnsi="Times New Roman" w:cs="Times New Roman"/>
          </w:rPr>
          <w:delText>terrorist attacks of September 11</w:delText>
        </w:r>
      </w:del>
      <w:ins w:id="31" w:author="Jay Van Bavel" w:date="2016-06-23T17:10:00Z">
        <w:r>
          <w:rPr>
            <w:rFonts w:ascii="Times New Roman" w:eastAsia="Times New Roman" w:hAnsi="Times New Roman" w:cs="Times New Roman"/>
          </w:rPr>
          <w:t>the sadness from going through a divorce</w:t>
        </w:r>
      </w:ins>
      <w:r>
        <w:rPr>
          <w:rFonts w:ascii="Times New Roman" w:eastAsia="Times New Roman" w:hAnsi="Times New Roman" w:cs="Times New Roman"/>
        </w:rPr>
        <w:t xml:space="preserve"> </w:t>
      </w:r>
      <w:commentRangeEnd w:id="29"/>
      <w:r>
        <w:commentReference w:id="29"/>
      </w:r>
      <w:commentRangeEnd w:id="30"/>
      <w:r>
        <w:commentReference w:id="30"/>
      </w:r>
      <w:r>
        <w:rPr>
          <w:rFonts w:ascii="Times New Roman" w:eastAsia="Times New Roman" w:hAnsi="Times New Roman" w:cs="Times New Roman"/>
        </w:rPr>
        <w:t xml:space="preserve">could actually </w:t>
      </w:r>
      <w:del w:id="32" w:author="Jay Van Bavel" w:date="2016-06-23T17:11:00Z">
        <w:r>
          <w:rPr>
            <w:rFonts w:ascii="Times New Roman" w:eastAsia="Times New Roman" w:hAnsi="Times New Roman" w:cs="Times New Roman"/>
          </w:rPr>
          <w:delText xml:space="preserve">encourage </w:delText>
        </w:r>
      </w:del>
      <w:ins w:id="33" w:author="Jay Van Bavel" w:date="2016-06-23T17:11:00Z">
        <w:r>
          <w:rPr>
            <w:rFonts w:ascii="Times New Roman" w:eastAsia="Times New Roman" w:hAnsi="Times New Roman" w:cs="Times New Roman"/>
          </w:rPr>
          <w:t xml:space="preserve">alter our </w:t>
        </w:r>
      </w:ins>
      <w:r>
        <w:rPr>
          <w:rFonts w:ascii="Times New Roman" w:eastAsia="Times New Roman" w:hAnsi="Times New Roman" w:cs="Times New Roman"/>
        </w:rPr>
        <w:t xml:space="preserve">consumer-spending </w:t>
      </w:r>
      <w:del w:id="34" w:author="Jay Van Bavel" w:date="2016-06-23T17:11:00Z">
        <w:r>
          <w:rPr>
            <w:rFonts w:ascii="Times New Roman" w:eastAsia="Times New Roman" w:hAnsi="Times New Roman" w:cs="Times New Roman"/>
          </w:rPr>
          <w:delText>depending u</w:delText>
        </w:r>
        <w:r>
          <w:rPr>
            <w:rFonts w:ascii="Times New Roman" w:eastAsia="Times New Roman" w:hAnsi="Times New Roman" w:cs="Times New Roman"/>
          </w:rPr>
          <w:delText>pon the emotions that are evoked in individuals</w:delText>
        </w:r>
      </w:del>
      <w:r>
        <w:rPr>
          <w:rFonts w:ascii="Times New Roman" w:eastAsia="Times New Roman" w:hAnsi="Times New Roman" w:cs="Times New Roman"/>
        </w:rPr>
        <w:t>.</w:t>
      </w:r>
    </w:p>
    <w:p w:rsidR="00434FF8" w:rsidRDefault="00434FF8">
      <w:pPr>
        <w:spacing w:after="0"/>
      </w:pPr>
    </w:p>
    <w:p w:rsidR="00434FF8" w:rsidRDefault="00F033C5">
      <w:pPr>
        <w:spacing w:after="0"/>
      </w:pPr>
      <w:r>
        <w:rPr>
          <w:rFonts w:ascii="Times New Roman" w:eastAsia="Times New Roman" w:hAnsi="Times New Roman" w:cs="Times New Roman"/>
        </w:rPr>
        <w:t>This study has clear implications for advertising and marketing. These findings suggest that people are willing to spend more for an item when they are sad, which could be leveraged by producing sadness-ind</w:t>
      </w:r>
      <w:r>
        <w:rPr>
          <w:rFonts w:ascii="Times New Roman" w:eastAsia="Times New Roman" w:hAnsi="Times New Roman" w:cs="Times New Roman"/>
        </w:rPr>
        <w:t>ucing marketing and by pricing items higher in situations in which consumers are likely to be sad. People are less willing to spend money when disgusted, likely because they value objects less (perhaps due to a sense of contamination). Thus, marketers shou</w:t>
      </w:r>
      <w:r>
        <w:rPr>
          <w:rFonts w:ascii="Times New Roman" w:eastAsia="Times New Roman" w:hAnsi="Times New Roman" w:cs="Times New Roman"/>
        </w:rPr>
        <w:t xml:space="preserve">ld avoid inducing disgust in consumers. This is an important insight, given that mild comic disgust is quite common in advertising. Conversely, someone seeking to buy something might want to make the seller feel disgust, as they may be willing to sell the </w:t>
      </w:r>
      <w:r>
        <w:rPr>
          <w:rFonts w:ascii="Times New Roman" w:eastAsia="Times New Roman" w:hAnsi="Times New Roman" w:cs="Times New Roman"/>
        </w:rPr>
        <w:t xml:space="preserve">item for a lower price. </w:t>
      </w:r>
    </w:p>
    <w:p w:rsidR="00434FF8" w:rsidRDefault="00434FF8">
      <w:pPr>
        <w:spacing w:after="0"/>
      </w:pPr>
    </w:p>
    <w:p w:rsidR="00434FF8" w:rsidRDefault="00F033C5">
      <w:pPr>
        <w:spacing w:after="0"/>
      </w:pPr>
      <w:commentRangeStart w:id="35"/>
      <w:commentRangeStart w:id="36"/>
      <w:r>
        <w:rPr>
          <w:rFonts w:ascii="Times New Roman" w:eastAsia="Times New Roman" w:hAnsi="Times New Roman" w:cs="Times New Roman"/>
          <w:b/>
          <w:sz w:val="28"/>
          <w:szCs w:val="28"/>
        </w:rPr>
        <w:t>Legend</w:t>
      </w:r>
      <w:commentRangeEnd w:id="35"/>
      <w:r>
        <w:commentReference w:id="35"/>
      </w:r>
      <w:commentRangeEnd w:id="36"/>
      <w:r>
        <w:commentReference w:id="36"/>
      </w:r>
    </w:p>
    <w:p w:rsidR="00434FF8" w:rsidRDefault="00434FF8">
      <w:pPr>
        <w:spacing w:after="0"/>
      </w:pPr>
    </w:p>
    <w:p w:rsidR="00434FF8" w:rsidRDefault="00F033C5">
      <w:pPr>
        <w:spacing w:after="0"/>
      </w:pPr>
      <w:r>
        <w:rPr>
          <w:rFonts w:ascii="Times New Roman" w:eastAsia="Times New Roman" w:hAnsi="Times New Roman" w:cs="Times New Roman"/>
          <w:b/>
        </w:rPr>
        <w:t xml:space="preserve">Figure 1: </w:t>
      </w:r>
      <w:r>
        <w:rPr>
          <w:rFonts w:ascii="Times New Roman" w:eastAsia="Times New Roman" w:hAnsi="Times New Roman" w:cs="Times New Roman"/>
        </w:rPr>
        <w:t>Results showing average selling and choice prices for neutral participants, disgusted participants and sad participants. Price is on the y-axis and and experimental condition is on the x-axis.</w:t>
      </w:r>
    </w:p>
    <w:p w:rsidR="00434FF8" w:rsidRDefault="00434FF8">
      <w:pPr>
        <w:spacing w:after="0"/>
      </w:pPr>
    </w:p>
    <w:p w:rsidR="00434FF8" w:rsidRDefault="00F033C5">
      <w:pPr>
        <w:spacing w:after="0"/>
      </w:pPr>
      <w:r>
        <w:rPr>
          <w:rFonts w:ascii="Times New Roman" w:eastAsia="Times New Roman" w:hAnsi="Times New Roman" w:cs="Times New Roman"/>
          <w:b/>
          <w:sz w:val="28"/>
          <w:szCs w:val="28"/>
        </w:rPr>
        <w:t>References</w:t>
      </w:r>
    </w:p>
    <w:p w:rsidR="00434FF8" w:rsidRDefault="00434FF8">
      <w:pPr>
        <w:spacing w:after="0"/>
      </w:pPr>
    </w:p>
    <w:p w:rsidR="00434FF8" w:rsidRDefault="00F033C5">
      <w:pPr>
        <w:spacing w:after="0"/>
        <w:rPr>
          <w:del w:id="37" w:author="Jay Van Bavel" w:date="2016-06-23T17:12:00Z"/>
        </w:rPr>
      </w:pPr>
      <w:r>
        <w:rPr>
          <w:rFonts w:ascii="Times New Roman" w:eastAsia="Times New Roman" w:hAnsi="Times New Roman" w:cs="Times New Roman"/>
        </w:rPr>
        <w:t xml:space="preserve">1. Lerner, J. S., Small, D. A., &amp; Lowenstein, G. (2004). Heart strings and purse strings: Carryover Effects of emotions on economic decisions. </w:t>
      </w:r>
      <w:r>
        <w:rPr>
          <w:rFonts w:ascii="Times New Roman" w:eastAsia="Times New Roman" w:hAnsi="Times New Roman" w:cs="Times New Roman"/>
          <w:i/>
        </w:rPr>
        <w:t>Psychological Science</w:t>
      </w:r>
      <w:r>
        <w:rPr>
          <w:rFonts w:ascii="Times New Roman" w:eastAsia="Times New Roman" w:hAnsi="Times New Roman" w:cs="Times New Roman"/>
        </w:rPr>
        <w:t xml:space="preserve">, </w:t>
      </w:r>
      <w:r>
        <w:rPr>
          <w:rFonts w:ascii="Times New Roman" w:eastAsia="Times New Roman" w:hAnsi="Times New Roman" w:cs="Times New Roman"/>
          <w:i/>
        </w:rPr>
        <w:t>15</w:t>
      </w:r>
      <w:r>
        <w:rPr>
          <w:rFonts w:ascii="Times New Roman" w:eastAsia="Times New Roman" w:hAnsi="Times New Roman" w:cs="Times New Roman"/>
        </w:rPr>
        <w:t>, 337-341.</w:t>
      </w:r>
    </w:p>
    <w:p w:rsidR="00434FF8" w:rsidRDefault="00434FF8">
      <w:pPr>
        <w:spacing w:after="0"/>
        <w:rPr>
          <w:del w:id="38" w:author="Jay Van Bavel" w:date="2016-06-23T17:12:00Z"/>
        </w:rPr>
      </w:pPr>
    </w:p>
    <w:p w:rsidR="00434FF8" w:rsidRDefault="00F033C5">
      <w:pPr>
        <w:spacing w:after="0"/>
        <w:rPr>
          <w:del w:id="39" w:author="Jay Van Bavel" w:date="2016-06-23T17:12:00Z"/>
        </w:rPr>
      </w:pPr>
      <w:commentRangeStart w:id="40"/>
      <w:del w:id="41" w:author="Jay Van Bavel" w:date="2016-06-23T17:12:00Z">
        <w:r>
          <w:rPr>
            <w:rFonts w:ascii="Times New Roman" w:eastAsia="Times New Roman" w:hAnsi="Times New Roman" w:cs="Times New Roman"/>
          </w:rPr>
          <w:delText xml:space="preserve">Lerner, J.S., Gonzalez, R.M., Small, D.A. &amp; Fischhoof, B. (2003) Effects of </w:delText>
        </w:r>
        <w:r>
          <w:rPr>
            <w:rFonts w:ascii="Times New Roman" w:eastAsia="Times New Roman" w:hAnsi="Times New Roman" w:cs="Times New Roman"/>
          </w:rPr>
          <w:delText xml:space="preserve">fear and anger on perceived risks of terrorism: A national field experiment. </w:delText>
        </w:r>
        <w:r>
          <w:rPr>
            <w:rFonts w:ascii="Times New Roman" w:eastAsia="Times New Roman" w:hAnsi="Times New Roman" w:cs="Times New Roman"/>
            <w:i/>
          </w:rPr>
          <w:delText>Psychological Science</w:delText>
        </w:r>
        <w:r>
          <w:rPr>
            <w:rFonts w:ascii="Times New Roman" w:eastAsia="Times New Roman" w:hAnsi="Times New Roman" w:cs="Times New Roman"/>
          </w:rPr>
          <w:delText xml:space="preserve">, </w:delText>
        </w:r>
        <w:r>
          <w:rPr>
            <w:rFonts w:ascii="Times New Roman" w:eastAsia="Times New Roman" w:hAnsi="Times New Roman" w:cs="Times New Roman"/>
            <w:i/>
          </w:rPr>
          <w:delText xml:space="preserve">14, </w:delText>
        </w:r>
        <w:r>
          <w:rPr>
            <w:rFonts w:ascii="Times New Roman" w:eastAsia="Times New Roman" w:hAnsi="Times New Roman" w:cs="Times New Roman"/>
          </w:rPr>
          <w:delText>144-150.</w:delText>
        </w:r>
      </w:del>
    </w:p>
    <w:p w:rsidR="00434FF8" w:rsidRDefault="00434FF8">
      <w:pPr>
        <w:spacing w:after="0"/>
        <w:rPr>
          <w:del w:id="42" w:author="Jay Van Bavel" w:date="2016-06-23T17:12:00Z"/>
        </w:rPr>
      </w:pPr>
    </w:p>
    <w:p w:rsidR="00434FF8" w:rsidRDefault="00F033C5">
      <w:pPr>
        <w:spacing w:after="0"/>
      </w:pPr>
      <w:del w:id="43" w:author="Jay Van Bavel" w:date="2016-06-23T17:12:00Z">
        <w:r>
          <w:rPr>
            <w:rFonts w:ascii="Times New Roman" w:eastAsia="Times New Roman" w:hAnsi="Times New Roman" w:cs="Times New Roman"/>
          </w:rPr>
          <w:delText xml:space="preserve">Krugman, P. (2001, September 30).  Fear itself. </w:delText>
        </w:r>
        <w:r>
          <w:rPr>
            <w:rFonts w:ascii="Times New Roman" w:eastAsia="Times New Roman" w:hAnsi="Times New Roman" w:cs="Times New Roman"/>
            <w:i/>
          </w:rPr>
          <w:delText>New York Times</w:delText>
        </w:r>
        <w:r>
          <w:rPr>
            <w:rFonts w:ascii="Times New Roman" w:eastAsia="Times New Roman" w:hAnsi="Times New Roman" w:cs="Times New Roman"/>
          </w:rPr>
          <w:delText>. Section 6, pp. 36-40.</w:delText>
        </w:r>
      </w:del>
      <w:commentRangeEnd w:id="40"/>
      <w:r>
        <w:commentReference w:id="40"/>
      </w:r>
    </w:p>
    <w:sectPr w:rsidR="00434FF8">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7" w:author="Jessica Stanis" w:date="2016-06-23T17:04:00Z" w:initials="">
    <w:p w:rsidR="00434FF8" w:rsidRDefault="00F033C5">
      <w:pPr>
        <w:widowControl w:val="0"/>
        <w:spacing w:after="0"/>
      </w:pPr>
      <w:r>
        <w:rPr>
          <w:rFonts w:ascii="Arial" w:eastAsia="Arial" w:hAnsi="Arial" w:cs="Arial"/>
          <w:sz w:val="22"/>
          <w:szCs w:val="22"/>
        </w:rPr>
        <w:t>If I understand this experiment correctly, saying purchase here is not entirely correct because the participants did not have to give up m</w:t>
      </w:r>
      <w:r>
        <w:rPr>
          <w:rFonts w:ascii="Arial" w:eastAsia="Arial" w:hAnsi="Arial" w:cs="Arial"/>
          <w:sz w:val="22"/>
          <w:szCs w:val="22"/>
        </w:rPr>
        <w:t>oney, they would either choose to receive cash or the highlighters. In this case, the framing is different from the selling condition but the fact that they either receive or not receive cash is the same. Otherwise, emotions from gaining or losing money wo</w:t>
      </w:r>
      <w:r>
        <w:rPr>
          <w:rFonts w:ascii="Arial" w:eastAsia="Arial" w:hAnsi="Arial" w:cs="Arial"/>
          <w:sz w:val="22"/>
          <w:szCs w:val="22"/>
        </w:rPr>
        <w:t xml:space="preserve">uld confound those that were induced. </w:t>
      </w:r>
    </w:p>
    <w:p w:rsidR="00434FF8" w:rsidRDefault="00434FF8">
      <w:pPr>
        <w:widowControl w:val="0"/>
        <w:spacing w:after="0"/>
      </w:pPr>
    </w:p>
    <w:p w:rsidR="00434FF8" w:rsidRDefault="00F033C5">
      <w:pPr>
        <w:widowControl w:val="0"/>
        <w:spacing w:after="0"/>
      </w:pPr>
      <w:r>
        <w:rPr>
          <w:rFonts w:ascii="Arial" w:eastAsia="Arial" w:hAnsi="Arial" w:cs="Arial"/>
          <w:sz w:val="22"/>
          <w:szCs w:val="22"/>
        </w:rPr>
        <w:t>JVB: Yes, this is misstated. I changed the wording.</w:t>
      </w:r>
    </w:p>
  </w:comment>
  <w:comment w:id="13" w:author="Jessica Stanis" w:date="2016-10-22T02:44:00Z" w:initials="">
    <w:p w:rsidR="00434FF8" w:rsidRDefault="00F033C5">
      <w:pPr>
        <w:widowControl w:val="0"/>
        <w:spacing w:after="0"/>
      </w:pPr>
      <w:r>
        <w:rPr>
          <w:rFonts w:ascii="Arial" w:eastAsia="Arial" w:hAnsi="Arial" w:cs="Arial"/>
          <w:sz w:val="22"/>
          <w:szCs w:val="22"/>
        </w:rPr>
        <w:t xml:space="preserve">How? It’s always a good idea to provide students with statistical details. For instance, explicitly state that the design was 3x2 between-subjects and analyzed using ANOVAs. </w:t>
      </w:r>
    </w:p>
    <w:p w:rsidR="00434FF8" w:rsidRDefault="00434FF8">
      <w:pPr>
        <w:widowControl w:val="0"/>
        <w:spacing w:after="0"/>
      </w:pPr>
    </w:p>
    <w:p w:rsidR="00434FF8" w:rsidRDefault="00F033C5">
      <w:pPr>
        <w:widowControl w:val="0"/>
        <w:spacing w:after="0"/>
      </w:pPr>
      <w:r>
        <w:rPr>
          <w:rFonts w:ascii="Arial" w:eastAsia="Arial" w:hAnsi="Arial" w:cs="Arial"/>
          <w:sz w:val="22"/>
          <w:szCs w:val="22"/>
        </w:rPr>
        <w:t>JVB: I agree with you that people should use a 3X2 ANOVA, but the original autho</w:t>
      </w:r>
      <w:r>
        <w:rPr>
          <w:rFonts w:ascii="Arial" w:eastAsia="Arial" w:hAnsi="Arial" w:cs="Arial"/>
          <w:sz w:val="22"/>
          <w:szCs w:val="22"/>
        </w:rPr>
        <w:t>rs used two 2X2 ANOVAs. I think they did this wrong, but I'm not sure which advice you would like me to give here.</w:t>
      </w:r>
    </w:p>
  </w:comment>
  <w:comment w:id="14" w:author="Jay Van Bavel" w:date="2016-10-22T02:44:00Z" w:initials="">
    <w:p w:rsidR="00434FF8" w:rsidRDefault="00F033C5">
      <w:pPr>
        <w:widowControl w:val="0"/>
        <w:spacing w:after="0"/>
      </w:pPr>
      <w:r>
        <w:rPr>
          <w:rFonts w:ascii="Arial" w:eastAsia="Arial" w:hAnsi="Arial" w:cs="Arial"/>
          <w:sz w:val="22"/>
          <w:szCs w:val="22"/>
        </w:rPr>
        <w:t>I have changed the wording to reflect both options (the chosen option in the paper as well as the proper way to analyze the data)</w:t>
      </w:r>
    </w:p>
  </w:comment>
  <w:comment w:id="24" w:author="Jessica Stanis" w:date="2016-10-22T02:46:00Z" w:initials="">
    <w:p w:rsidR="00434FF8" w:rsidRDefault="00F033C5">
      <w:pPr>
        <w:widowControl w:val="0"/>
        <w:spacing w:after="0"/>
      </w:pPr>
      <w:r>
        <w:rPr>
          <w:rFonts w:ascii="Arial" w:eastAsia="Arial" w:hAnsi="Arial" w:cs="Arial"/>
          <w:sz w:val="22"/>
          <w:szCs w:val="22"/>
        </w:rPr>
        <w:t>Was permission obtained to use the data originally presented in Lerner et al., 2004?</w:t>
      </w:r>
    </w:p>
    <w:p w:rsidR="00434FF8" w:rsidRDefault="00434FF8">
      <w:pPr>
        <w:widowControl w:val="0"/>
        <w:spacing w:after="0"/>
      </w:pPr>
    </w:p>
    <w:p w:rsidR="00434FF8" w:rsidRDefault="00F033C5">
      <w:pPr>
        <w:widowControl w:val="0"/>
        <w:spacing w:after="0"/>
      </w:pPr>
      <w:r>
        <w:rPr>
          <w:rFonts w:ascii="Arial" w:eastAsia="Arial" w:hAnsi="Arial" w:cs="Arial"/>
          <w:sz w:val="22"/>
          <w:szCs w:val="22"/>
        </w:rPr>
        <w:t xml:space="preserve">JVB: Not to my knowledge. I assume this will cost a small amount of money for </w:t>
      </w:r>
      <w:r>
        <w:rPr>
          <w:rFonts w:ascii="Arial" w:eastAsia="Arial" w:hAnsi="Arial" w:cs="Arial"/>
          <w:sz w:val="22"/>
          <w:szCs w:val="22"/>
        </w:rPr>
        <w:t>JOVE if you want to purchase permission from the journal. I think it's a very small sum but I'll defer to your judgment on this matter.</w:t>
      </w:r>
    </w:p>
  </w:comment>
  <w:comment w:id="25" w:author="Jay Van Bavel" w:date="2016-10-22T02:46:00Z" w:initials="">
    <w:p w:rsidR="00434FF8" w:rsidRDefault="00F033C5">
      <w:pPr>
        <w:widowControl w:val="0"/>
        <w:spacing w:after="0"/>
      </w:pPr>
      <w:r>
        <w:rPr>
          <w:rFonts w:ascii="Arial" w:eastAsia="Arial" w:hAnsi="Arial" w:cs="Arial"/>
          <w:sz w:val="22"/>
          <w:szCs w:val="22"/>
        </w:rPr>
        <w:t>I have attached a version of the figure that is not from the paper.</w:t>
      </w:r>
    </w:p>
  </w:comment>
  <w:comment w:id="29" w:author="Jessica Stanis" w:date="2016-10-22T02:47:00Z" w:initials="">
    <w:p w:rsidR="00434FF8" w:rsidRDefault="00F033C5">
      <w:pPr>
        <w:widowControl w:val="0"/>
        <w:spacing w:after="0"/>
      </w:pPr>
      <w:r>
        <w:rPr>
          <w:rFonts w:ascii="Arial" w:eastAsia="Arial" w:hAnsi="Arial" w:cs="Arial"/>
          <w:sz w:val="22"/>
          <w:szCs w:val="22"/>
        </w:rPr>
        <w:t>Since this example is also used in the original source, I would suggest using an alternative example.</w:t>
      </w:r>
    </w:p>
  </w:comment>
  <w:comment w:id="30" w:author="Jay Van Bavel" w:date="2016-10-22T02:47:00Z" w:initials="">
    <w:p w:rsidR="00434FF8" w:rsidRDefault="00F033C5">
      <w:pPr>
        <w:widowControl w:val="0"/>
        <w:spacing w:after="0"/>
      </w:pPr>
      <w:r>
        <w:rPr>
          <w:rFonts w:ascii="Arial" w:eastAsia="Arial" w:hAnsi="Arial" w:cs="Arial"/>
          <w:sz w:val="22"/>
          <w:szCs w:val="22"/>
        </w:rPr>
        <w:t>See new example</w:t>
      </w:r>
    </w:p>
  </w:comment>
  <w:comment w:id="35" w:author="Jessica Stanis" w:date="2016-10-22T02:49:00Z" w:initials="">
    <w:p w:rsidR="00434FF8" w:rsidRDefault="00F033C5">
      <w:pPr>
        <w:widowControl w:val="0"/>
        <w:spacing w:after="0"/>
      </w:pPr>
      <w:r>
        <w:rPr>
          <w:rFonts w:ascii="Arial" w:eastAsia="Arial" w:hAnsi="Arial" w:cs="Arial"/>
          <w:sz w:val="22"/>
          <w:szCs w:val="22"/>
        </w:rPr>
        <w:t>Please label the y-axis (“Price”). Also, the figure l</w:t>
      </w:r>
      <w:r>
        <w:rPr>
          <w:rFonts w:ascii="Arial" w:eastAsia="Arial" w:hAnsi="Arial" w:cs="Arial"/>
          <w:sz w:val="22"/>
          <w:szCs w:val="22"/>
        </w:rPr>
        <w:t>egend should be rewritten to avoid interpretation. It should merely reflect what is shown, like “Average selling and choice prices across three emotion conditions”</w:t>
      </w:r>
    </w:p>
    <w:p w:rsidR="00434FF8" w:rsidRDefault="00434FF8">
      <w:pPr>
        <w:widowControl w:val="0"/>
        <w:spacing w:after="0"/>
      </w:pPr>
    </w:p>
    <w:p w:rsidR="00434FF8" w:rsidRDefault="00F033C5">
      <w:pPr>
        <w:widowControl w:val="0"/>
        <w:spacing w:after="0"/>
      </w:pPr>
      <w:r>
        <w:rPr>
          <w:rFonts w:ascii="Arial" w:eastAsia="Arial" w:hAnsi="Arial" w:cs="Arial"/>
          <w:sz w:val="22"/>
          <w:szCs w:val="22"/>
        </w:rPr>
        <w:t>SJVB: Sure.</w:t>
      </w:r>
    </w:p>
  </w:comment>
  <w:comment w:id="36" w:author="Jay Van Bavel" w:date="2016-10-22T02:49:00Z" w:initials="">
    <w:p w:rsidR="00434FF8" w:rsidRDefault="00F033C5">
      <w:pPr>
        <w:widowControl w:val="0"/>
        <w:spacing w:after="0"/>
      </w:pPr>
      <w:r>
        <w:rPr>
          <w:rFonts w:ascii="Arial" w:eastAsia="Arial" w:hAnsi="Arial" w:cs="Arial"/>
          <w:sz w:val="22"/>
          <w:szCs w:val="22"/>
        </w:rPr>
        <w:t>Done.</w:t>
      </w:r>
    </w:p>
  </w:comment>
  <w:comment w:id="40" w:author="Jessica Stanis" w:date="2016-06-23T17:12:00Z" w:initials="">
    <w:p w:rsidR="00434FF8" w:rsidRDefault="00F033C5">
      <w:pPr>
        <w:widowControl w:val="0"/>
        <w:spacing w:after="0"/>
      </w:pPr>
      <w:r>
        <w:rPr>
          <w:rFonts w:ascii="Arial" w:eastAsia="Arial" w:hAnsi="Arial" w:cs="Arial"/>
          <w:sz w:val="22"/>
          <w:szCs w:val="22"/>
        </w:rPr>
        <w:t>The referen</w:t>
      </w:r>
      <w:r>
        <w:rPr>
          <w:rFonts w:ascii="Arial" w:eastAsia="Arial" w:hAnsi="Arial" w:cs="Arial"/>
          <w:sz w:val="22"/>
          <w:szCs w:val="22"/>
        </w:rPr>
        <w:t>ces were not included above. Please insert them into the manuscript if they are still applicable.</w:t>
      </w:r>
    </w:p>
    <w:p w:rsidR="00434FF8" w:rsidRDefault="00434FF8">
      <w:pPr>
        <w:widowControl w:val="0"/>
        <w:spacing w:after="0"/>
      </w:pPr>
    </w:p>
    <w:p w:rsidR="00434FF8" w:rsidRDefault="00F033C5">
      <w:pPr>
        <w:widowControl w:val="0"/>
        <w:spacing w:after="0"/>
      </w:pPr>
      <w:r>
        <w:rPr>
          <w:rFonts w:ascii="Arial" w:eastAsia="Arial" w:hAnsi="Arial" w:cs="Arial"/>
          <w:sz w:val="22"/>
          <w:szCs w:val="22"/>
        </w:rPr>
        <w:t>JVB: I deleted this reference.</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977427"/>
    <w:multiLevelType w:val="multilevel"/>
    <w:tmpl w:val="8188A4B4"/>
    <w:lvl w:ilvl="0">
      <w:start w:val="1"/>
      <w:numFmt w:val="decimal"/>
      <w:lvlText w:val="%1."/>
      <w:lvlJc w:val="left"/>
      <w:pPr>
        <w:ind w:left="360" w:firstLine="0"/>
      </w:pPr>
    </w:lvl>
    <w:lvl w:ilvl="1">
      <w:start w:val="1"/>
      <w:numFmt w:val="decimal"/>
      <w:lvlText w:val="%1.%2."/>
      <w:lvlJc w:val="left"/>
      <w:pPr>
        <w:ind w:left="792" w:firstLine="1152"/>
      </w:pPr>
    </w:lvl>
    <w:lvl w:ilvl="2">
      <w:start w:val="1"/>
      <w:numFmt w:val="decimal"/>
      <w:lvlText w:val="%1.%2.%3."/>
      <w:lvlJc w:val="left"/>
      <w:pPr>
        <w:ind w:left="1224" w:firstLine="1944"/>
      </w:pPr>
    </w:lvl>
    <w:lvl w:ilvl="3">
      <w:start w:val="1"/>
      <w:numFmt w:val="decimal"/>
      <w:lvlText w:val="%1.%2.%3.%4."/>
      <w:lvlJc w:val="left"/>
      <w:pPr>
        <w:ind w:left="1728" w:firstLine="2808"/>
      </w:pPr>
    </w:lvl>
    <w:lvl w:ilvl="4">
      <w:start w:val="1"/>
      <w:numFmt w:val="decimal"/>
      <w:lvlText w:val="%1.%2.%3.%4.%5."/>
      <w:lvlJc w:val="left"/>
      <w:pPr>
        <w:ind w:left="2232" w:firstLine="3672"/>
      </w:pPr>
    </w:lvl>
    <w:lvl w:ilvl="5">
      <w:start w:val="1"/>
      <w:numFmt w:val="decimal"/>
      <w:lvlText w:val="%1.%2.%3.%4.%5.%6."/>
      <w:lvlJc w:val="left"/>
      <w:pPr>
        <w:ind w:left="2736" w:firstLine="4536"/>
      </w:pPr>
    </w:lvl>
    <w:lvl w:ilvl="6">
      <w:start w:val="1"/>
      <w:numFmt w:val="decimal"/>
      <w:lvlText w:val="%1.%2.%3.%4.%5.%6.%7."/>
      <w:lvlJc w:val="left"/>
      <w:pPr>
        <w:ind w:left="3240" w:firstLine="5400"/>
      </w:pPr>
    </w:lvl>
    <w:lvl w:ilvl="7">
      <w:start w:val="1"/>
      <w:numFmt w:val="decimal"/>
      <w:lvlText w:val="%1.%2.%3.%4.%5.%6.%7.%8."/>
      <w:lvlJc w:val="left"/>
      <w:pPr>
        <w:ind w:left="3744" w:firstLine="6263"/>
      </w:pPr>
    </w:lvl>
    <w:lvl w:ilvl="8">
      <w:start w:val="1"/>
      <w:numFmt w:val="decimal"/>
      <w:lvlText w:val="%1.%2.%3.%4.%5.%6.%7.%8.%9."/>
      <w:lvlJc w:val="left"/>
      <w:pPr>
        <w:ind w:left="4320" w:firstLine="72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compat>
    <w:compatSetting w:name="compatibilityMode" w:uri="http://schemas.microsoft.com/office/word" w:val="14"/>
  </w:compat>
  <w:rsids>
    <w:rsidRoot w:val="00434FF8"/>
    <w:rsid w:val="00434FF8"/>
    <w:rsid w:val="00F033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100" w:after="100"/>
      <w:outlineLvl w:val="0"/>
    </w:pPr>
    <w:rPr>
      <w:rFonts w:ascii="Times New Roman" w:eastAsia="Times New Roman" w:hAnsi="Times New Roman" w:cs="Times New Roman"/>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033C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33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100" w:after="100"/>
      <w:outlineLvl w:val="0"/>
    </w:pPr>
    <w:rPr>
      <w:rFonts w:ascii="Times New Roman" w:eastAsia="Times New Roman" w:hAnsi="Times New Roman" w:cs="Times New Roman"/>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033C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33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1271</Words>
  <Characters>7251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8505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Repetto</dc:creator>
  <cp:lastModifiedBy>David Repetto</cp:lastModifiedBy>
  <cp:revision>2</cp:revision>
  <dcterms:created xsi:type="dcterms:W3CDTF">2016-10-22T14:04:00Z</dcterms:created>
  <dcterms:modified xsi:type="dcterms:W3CDTF">2016-10-22T14:04:00Z</dcterms:modified>
</cp:coreProperties>
</file>